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405AB01F"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812A24">
        <w:rPr>
          <w:rFonts w:ascii="GHEA Grapalat" w:hAnsi="GHEA Grapalat"/>
          <w:highlight w:val="yellow"/>
          <w:lang w:val="hy-AM"/>
        </w:rPr>
        <w:t>26</w:t>
      </w:r>
      <w:r w:rsidR="00916B57" w:rsidRPr="00D82BDE">
        <w:rPr>
          <w:rFonts w:ascii="GHEA Grapalat" w:hAnsi="GHEA Grapalat"/>
          <w:highlight w:val="yellow"/>
          <w:lang w:val="hy-AM"/>
        </w:rPr>
        <w:t>.</w:t>
      </w:r>
      <w:r w:rsidR="00D82BDE" w:rsidRPr="00D82BDE">
        <w:rPr>
          <w:rFonts w:ascii="GHEA Grapalat" w:hAnsi="GHEA Grapalat"/>
          <w:highlight w:val="yellow"/>
          <w:lang w:val="hy-AM"/>
        </w:rPr>
        <w:t>11</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25</w:t>
      </w:r>
      <w:r w:rsidRPr="00A54A8D">
        <w:rPr>
          <w:rFonts w:ascii="GHEA Grapalat" w:hAnsi="GHEA Grapalat"/>
        </w:rPr>
        <w:t xml:space="preserve"> года N </w:t>
      </w:r>
      <w:r w:rsidRPr="00A54A8D">
        <w:rPr>
          <w:rFonts w:ascii="GHEA Grapalat" w:hAnsi="GHEA Grapalat"/>
          <w:lang w:val="hy-AM"/>
        </w:rPr>
        <w:t>1</w:t>
      </w:r>
    </w:p>
    <w:p w14:paraId="5960BA97" w14:textId="05655EE5" w:rsidR="00051B69" w:rsidRPr="00A54A8D" w:rsidRDefault="00051B69" w:rsidP="00051B69">
      <w:pPr>
        <w:widowControl w:val="0"/>
        <w:spacing w:after="160"/>
        <w:jc w:val="center"/>
        <w:rPr>
          <w:rFonts w:ascii="GHEA Grapalat" w:hAnsi="GHEA Grapalat"/>
        </w:rPr>
      </w:pPr>
      <w:r w:rsidRPr="00A54A8D">
        <w:rPr>
          <w:rFonts w:ascii="GHEA Grapalat" w:hAnsi="GHEA Grapalat"/>
        </w:rPr>
        <w:t xml:space="preserve">Код процедуры </w:t>
      </w:r>
      <w:r w:rsidR="00B838F5">
        <w:rPr>
          <w:rFonts w:ascii="GHEA Grapalat" w:hAnsi="GHEA Grapalat"/>
        </w:rPr>
        <w:t>ԵՔ-ԳՀԽԾՁԲ-26/1</w:t>
      </w:r>
    </w:p>
    <w:p w14:paraId="35E55F34" w14:textId="77777777" w:rsidR="00981999" w:rsidRPr="00A54A8D" w:rsidRDefault="00981999" w:rsidP="00051B69">
      <w:pPr>
        <w:widowControl w:val="0"/>
        <w:spacing w:after="160"/>
        <w:jc w:val="center"/>
        <w:rPr>
          <w:rFonts w:ascii="GHEA Grapalat" w:hAnsi="GHEA Grapalat"/>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64C6713C"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Pr="00A54A8D">
        <w:rPr>
          <w:rFonts w:ascii="GHEA Grapalat" w:hAnsi="GHEA Grapalat"/>
          <w:b/>
          <w:bCs/>
        </w:rPr>
        <w:t xml:space="preserve">консалтинговых услуг </w:t>
      </w:r>
      <w:r w:rsidR="005C032C">
        <w:rPr>
          <w:rFonts w:ascii="GHEA Grapalat" w:hAnsi="GHEA Grapalat"/>
          <w:b/>
          <w:bCs/>
        </w:rPr>
        <w:t>по техническому контролю качества работ по сносу произвольных строений</w:t>
      </w:r>
      <w:r w:rsidR="007F49AC" w:rsidRPr="00A54A8D">
        <w:rPr>
          <w:rFonts w:ascii="GHEA Grapalat" w:hAnsi="GHEA Grapalat"/>
          <w:b/>
          <w:bCs/>
          <w:lang w:val="hy-AM"/>
        </w:rPr>
        <w:t xml:space="preserve">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0B234188"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812A24">
        <w:rPr>
          <w:rFonts w:ascii="GHEA Grapalat" w:hAnsi="GHEA Grapalat"/>
          <w:b/>
          <w:bCs/>
          <w:highlight w:val="yellow"/>
          <w:lang w:val="hy-AM"/>
        </w:rPr>
        <w:t>08</w:t>
      </w:r>
      <w:r w:rsidR="00800680" w:rsidRPr="005C032C">
        <w:rPr>
          <w:rFonts w:ascii="GHEA Grapalat" w:hAnsi="GHEA Grapalat"/>
          <w:b/>
          <w:bCs/>
          <w:highlight w:val="yellow"/>
          <w:lang w:val="hy-AM"/>
        </w:rPr>
        <w:t>.</w:t>
      </w:r>
      <w:r w:rsidR="007063E7" w:rsidRPr="005C032C">
        <w:rPr>
          <w:rFonts w:ascii="GHEA Grapalat" w:hAnsi="GHEA Grapalat"/>
          <w:b/>
          <w:bCs/>
          <w:highlight w:val="yellow"/>
          <w:lang w:val="hy-AM"/>
        </w:rPr>
        <w:t>1</w:t>
      </w:r>
      <w:r w:rsidR="00812A24">
        <w:rPr>
          <w:rFonts w:ascii="GHEA Grapalat" w:hAnsi="GHEA Grapalat"/>
          <w:b/>
          <w:bCs/>
          <w:highlight w:val="yellow"/>
          <w:lang w:val="hy-AM"/>
        </w:rPr>
        <w:t>2</w:t>
      </w:r>
      <w:r w:rsidRPr="005C032C">
        <w:rPr>
          <w:rFonts w:ascii="GHEA Grapalat" w:hAnsi="GHEA Grapalat"/>
          <w:b/>
          <w:bCs/>
          <w:highlight w:val="yellow"/>
          <w:lang w:val="hy-AM"/>
        </w:rPr>
        <w:t>.2025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168963B8"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812A24">
        <w:rPr>
          <w:rFonts w:ascii="GHEA Grapalat" w:hAnsi="GHEA Grapalat"/>
          <w:b/>
          <w:bCs/>
          <w:highlight w:val="yellow"/>
          <w:lang w:val="hy-AM"/>
        </w:rPr>
        <w:t>08</w:t>
      </w:r>
      <w:r w:rsidR="00800680" w:rsidRPr="005C032C">
        <w:rPr>
          <w:rFonts w:ascii="GHEA Grapalat" w:hAnsi="GHEA Grapalat"/>
          <w:b/>
          <w:bCs/>
          <w:highlight w:val="yellow"/>
          <w:lang w:val="hy-AM"/>
        </w:rPr>
        <w:t>.</w:t>
      </w:r>
      <w:r w:rsidR="007063E7" w:rsidRPr="005C032C">
        <w:rPr>
          <w:rFonts w:ascii="GHEA Grapalat" w:hAnsi="GHEA Grapalat"/>
          <w:b/>
          <w:bCs/>
          <w:highlight w:val="yellow"/>
          <w:lang w:val="hy-AM"/>
        </w:rPr>
        <w:t>1</w:t>
      </w:r>
      <w:r w:rsidR="00812A24">
        <w:rPr>
          <w:rFonts w:ascii="GHEA Grapalat" w:hAnsi="GHEA Grapalat"/>
          <w:b/>
          <w:bCs/>
          <w:highlight w:val="yellow"/>
          <w:lang w:val="hy-AM"/>
        </w:rPr>
        <w:t>2</w:t>
      </w:r>
      <w:r w:rsidRPr="005C032C">
        <w:rPr>
          <w:rFonts w:ascii="GHEA Grapalat" w:hAnsi="GHEA Grapalat"/>
          <w:b/>
          <w:bCs/>
          <w:highlight w:val="yellow"/>
          <w:lang w:val="hy-AM"/>
        </w:rPr>
        <w:t>.2025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23C147A0" w:rsidR="00051B69" w:rsidRPr="00A54A8D" w:rsidRDefault="00051B69" w:rsidP="00051B69">
      <w:pPr>
        <w:ind w:firstLine="567"/>
        <w:jc w:val="both"/>
        <w:rPr>
          <w:rFonts w:ascii="GHEA Grapalat" w:hAnsi="GHEA Grapalat"/>
        </w:rPr>
      </w:pPr>
      <w:r w:rsidRPr="00A54A8D">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C40493" w:rsidRPr="00A54A8D">
        <w:rPr>
          <w:rFonts w:ascii="GHEA Grapalat" w:hAnsi="GHEA Grapalat"/>
        </w:rPr>
        <w:t>Э. Симоняну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77777777"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C40493" w:rsidRPr="00A54A8D">
          <w:rPr>
            <w:rStyle w:val="Hyperlink"/>
            <w:rFonts w:ascii="GHEA Grapalat" w:hAnsi="GHEA Grapalat"/>
            <w:b/>
            <w:bCs/>
          </w:rPr>
          <w:t>edita.simonyan@yerevan.am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24D794BD"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КОНСАЛТИНГОВЫХ УСЛУГ </w:t>
      </w:r>
      <w:r w:rsidR="005C032C">
        <w:rPr>
          <w:rFonts w:ascii="GHEA Grapalat" w:hAnsi="GHEA Grapalat"/>
        </w:rPr>
        <w:t>ПО ТЕХНИЧЕСКОМУ КОНТРОЛЮ КАЧЕСТВА РАБОТ ПО СНОСУ ПРОИЗВОЛЬНЫХ СТРОЕНИЙ</w:t>
      </w:r>
      <w:r w:rsidR="001F056A" w:rsidRPr="00A54A8D">
        <w:rPr>
          <w:rFonts w:ascii="GHEA Grapalat" w:hAnsi="GHEA Grapalat"/>
        </w:rPr>
        <w:t xml:space="preserve"> </w:t>
      </w:r>
      <w:r w:rsidRPr="00A54A8D">
        <w:rPr>
          <w:rFonts w:ascii="GHEA Grapalat" w:hAnsi="GHEA Grapalat"/>
        </w:rPr>
        <w:t xml:space="preserve">ДЛЯ НУЖД </w:t>
      </w:r>
      <w:r w:rsidRPr="00A54A8D">
        <w:rPr>
          <w:rFonts w:ascii="GHEA Grapalat" w:hAnsi="GHEA Grapalat" w:cs="Calibri"/>
          <w:bCs/>
          <w:color w:val="000000" w:themeColor="text1"/>
        </w:rPr>
        <w:t>МЭРИИ Г. ЕРЕВАНА</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lastRenderedPageBreak/>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14D9CA8F"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5C032C">
        <w:rPr>
          <w:rFonts w:ascii="GHEA Grapalat" w:hAnsi="GHEA Grapalat"/>
          <w:b/>
        </w:rPr>
        <w:t>ПО ТЕХНИЧЕСКОМУ КОНТРОЛЮ КАЧЕСТВА РАБОТ ПО СНОСУ ПРОИЗВОЛЬНЫХ СТРОЕНИЙ</w:t>
      </w:r>
      <w:r w:rsidR="00EF462D" w:rsidRPr="00A54A8D">
        <w:rPr>
          <w:rFonts w:ascii="GHEA Grapalat" w:hAnsi="GHEA Grapalat"/>
          <w:b/>
        </w:rPr>
        <w:t xml:space="preserve"> </w:t>
      </w:r>
      <w:r w:rsidR="007F49AC" w:rsidRPr="00A54A8D">
        <w:rPr>
          <w:rFonts w:ascii="GHEA Grapalat" w:hAnsi="GHEA Grapalat"/>
          <w:b/>
        </w:rPr>
        <w:t>ДЛЯ Н</w:t>
      </w:r>
      <w:r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lastRenderedPageBreak/>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2C67E16E"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B838F5">
        <w:rPr>
          <w:rFonts w:ascii="GHEA Grapalat" w:hAnsi="GHEA Grapalat"/>
          <w:spacing w:val="-6"/>
        </w:rPr>
        <w:t>ԵՔ-ԳՀԽԾՁԲ-26/1</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7777777"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hyperlink r:id="rId10" w:history="1">
        <w:r w:rsidR="00C40493" w:rsidRPr="00A54A8D">
          <w:rPr>
            <w:rStyle w:val="Hyperlink"/>
            <w:rFonts w:ascii="GHEA Grapalat" w:hAnsi="GHEA Grapalat"/>
            <w:b/>
            <w:bCs/>
          </w:rPr>
          <w:t>edita.simonyan@yerevan.am</w:t>
        </w:r>
      </w:hyperlink>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6600C47A"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5C032C">
        <w:rPr>
          <w:rFonts w:ascii="GHEA Grapalat" w:hAnsi="GHEA Grapalat"/>
          <w:b/>
          <w:bCs/>
        </w:rPr>
        <w:t>по техническому контролю качества работ по сносу произвольных строений</w:t>
      </w:r>
      <w:r w:rsidR="00241C05" w:rsidRPr="00A54A8D">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10CE8570" w:rsidR="007063E7" w:rsidRPr="00A54A8D" w:rsidRDefault="005C032C" w:rsidP="007063E7">
            <w:pPr>
              <w:widowControl w:val="0"/>
              <w:spacing w:after="120"/>
              <w:jc w:val="center"/>
              <w:rPr>
                <w:rFonts w:ascii="GHEA Grapalat" w:hAnsi="GHEA Grapalat"/>
                <w:lang w:val="hy-AM"/>
              </w:rPr>
            </w:pPr>
            <w:r>
              <w:rPr>
                <w:rFonts w:ascii="GHEA Grapalat" w:eastAsia="Calibri" w:hAnsi="GHEA Grapalat" w:cs="Calibri"/>
                <w:sz w:val="20"/>
                <w:szCs w:val="20"/>
              </w:rPr>
              <w:t>До</w:t>
            </w:r>
            <w:r>
              <w:rPr>
                <w:rFonts w:ascii="GHEA Grapalat" w:eastAsia="Calibri" w:hAnsi="GHEA Grapalat" w:cs="Calibri"/>
                <w:sz w:val="20"/>
                <w:szCs w:val="20"/>
                <w:lang w:val="en-US"/>
              </w:rPr>
              <w:t xml:space="preserve"> </w:t>
            </w:r>
            <w:r>
              <w:rPr>
                <w:rFonts w:ascii="GHEA Grapalat" w:eastAsia="Calibri" w:hAnsi="GHEA Grapalat" w:cs="Calibri"/>
                <w:sz w:val="20"/>
                <w:szCs w:val="20"/>
                <w:lang w:val="hy-AM"/>
              </w:rPr>
              <w:t>1200000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3122A57C"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sidR="005C032C">
              <w:rPr>
                <w:rFonts w:ascii="GHEA Grapalat" w:hAnsi="GHEA Grapalat"/>
                <w:sz w:val="20"/>
                <w:szCs w:val="20"/>
                <w:lang w:val="hy-AM"/>
              </w:rPr>
              <w:t>по техническому контролю качества работ по сносу произвольных строений</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 xml:space="preserve">7) которые на основании абзаца «е» подпункта 2 пункта 1 постановления Правительства РА N817-А от 20.06.2025г., на основании обязательств  o </w:t>
      </w:r>
      <w:r w:rsidRPr="00A54A8D">
        <w:rPr>
          <w:rFonts w:ascii="GHEA Grapalat" w:hAnsi="GHEA Grapalat"/>
        </w:rPr>
        <w:lastRenderedPageBreak/>
        <w:t>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lastRenderedPageBreak/>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 xml:space="preserve">по принципу выбора участника, получившего </w:t>
      </w:r>
      <w:r w:rsidRPr="00A54A8D">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A54A8D">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A54A8D">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7777777"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/инженер-строитель/ технический контролер .</w:t>
      </w:r>
    </w:p>
    <w:p w14:paraId="67B65724" w14:textId="7D0323B9" w:rsidR="00C761DB" w:rsidRPr="00A54A8D" w:rsidRDefault="00C761DB" w:rsidP="00DC4ABB">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 xml:space="preserve">Квалификация участника по части этого критерия оценивается </w:t>
      </w:r>
      <w:r w:rsidRPr="00A54A8D">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Б. оценка, присваиваемая каждому участнику, получившему </w:t>
      </w:r>
      <w:r w:rsidRPr="00A54A8D">
        <w:rPr>
          <w:rFonts w:ascii="GHEA Grapalat" w:hAnsi="GHEA Grapalat"/>
          <w:sz w:val="24"/>
          <w:szCs w:val="24"/>
        </w:rPr>
        <w:lastRenderedPageBreak/>
        <w:t>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 xml:space="preserve">содержании разъяснения опубликовывается в системе и в подразделе "Объявления относительно разъяснений приглашений" раздела "Объявления </w:t>
      </w:r>
      <w:r w:rsidRPr="00A54A8D">
        <w:rPr>
          <w:rFonts w:ascii="GHEA Grapalat" w:hAnsi="GHEA Grapalat"/>
        </w:rPr>
        <w:lastRenderedPageBreak/>
        <w:t>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58AB354F"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7E583E" w:rsidRPr="00A54A8D">
        <w:rPr>
          <w:rFonts w:ascii="GHEA Grapalat" w:hAnsi="GHEA Grapalat"/>
          <w:b/>
          <w:bCs/>
          <w:sz w:val="24"/>
          <w:szCs w:val="24"/>
        </w:rPr>
        <w:t>10</w:t>
      </w:r>
      <w:r w:rsidR="00800680" w:rsidRPr="00A54A8D">
        <w:rPr>
          <w:rFonts w:ascii="GHEA Grapalat" w:hAnsi="GHEA Grapalat"/>
          <w:b/>
          <w:bCs/>
          <w:sz w:val="24"/>
          <w:szCs w:val="24"/>
        </w:rPr>
        <w:t>:</w:t>
      </w:r>
      <w:r w:rsidR="007E583E" w:rsidRPr="00A54A8D">
        <w:rPr>
          <w:rFonts w:ascii="GHEA Grapalat" w:hAnsi="GHEA Grapalat"/>
          <w:b/>
          <w:bCs/>
          <w:sz w:val="24"/>
          <w:szCs w:val="24"/>
        </w:rPr>
        <w:t>0</w:t>
      </w:r>
      <w:r w:rsidR="00800680" w:rsidRPr="00A54A8D">
        <w:rPr>
          <w:rFonts w:ascii="GHEA Grapalat" w:hAnsi="GHEA Grapalat"/>
          <w:b/>
          <w:bCs/>
          <w:sz w:val="24"/>
          <w:szCs w:val="24"/>
        </w:rPr>
        <w:t>0</w:t>
      </w:r>
      <w:r w:rsidR="00C428A0" w:rsidRPr="00A54A8D">
        <w:rPr>
          <w:rFonts w:ascii="GHEA Grapalat" w:hAnsi="GHEA Grapalat"/>
          <w:b/>
          <w:bCs/>
          <w:sz w:val="24"/>
          <w:szCs w:val="24"/>
        </w:rPr>
        <w:t xml:space="preserve"> часов</w:t>
      </w:r>
      <w:r w:rsidR="00812A24">
        <w:rPr>
          <w:rFonts w:ascii="GHEA Grapalat" w:hAnsi="GHEA Grapalat"/>
          <w:b/>
          <w:bCs/>
          <w:sz w:val="24"/>
          <w:szCs w:val="24"/>
          <w:lang w:val="hy-AM"/>
        </w:rPr>
        <w:t xml:space="preserve"> </w:t>
      </w:r>
      <w:r w:rsidR="00812A24">
        <w:rPr>
          <w:rFonts w:ascii="GHEA Grapalat" w:hAnsi="GHEA Grapalat"/>
          <w:b/>
          <w:bCs/>
          <w:sz w:val="24"/>
          <w:szCs w:val="24"/>
          <w:highlight w:val="yellow"/>
          <w:lang w:val="hy-AM"/>
        </w:rPr>
        <w:t>08</w:t>
      </w:r>
      <w:r w:rsidR="00800680" w:rsidRPr="005C032C">
        <w:rPr>
          <w:rFonts w:ascii="GHEA Grapalat" w:hAnsi="GHEA Grapalat"/>
          <w:b/>
          <w:bCs/>
          <w:sz w:val="24"/>
          <w:szCs w:val="24"/>
          <w:highlight w:val="yellow"/>
        </w:rPr>
        <w:t>.</w:t>
      </w:r>
      <w:r w:rsidR="007063E7" w:rsidRPr="005C032C">
        <w:rPr>
          <w:rFonts w:ascii="GHEA Grapalat" w:hAnsi="GHEA Grapalat"/>
          <w:b/>
          <w:bCs/>
          <w:sz w:val="24"/>
          <w:szCs w:val="24"/>
          <w:highlight w:val="yellow"/>
          <w:lang w:val="hy-AM"/>
        </w:rPr>
        <w:t>1</w:t>
      </w:r>
      <w:r w:rsidR="00812A24">
        <w:rPr>
          <w:rFonts w:ascii="GHEA Grapalat" w:hAnsi="GHEA Grapalat"/>
          <w:b/>
          <w:bCs/>
          <w:sz w:val="24"/>
          <w:szCs w:val="24"/>
          <w:highlight w:val="yellow"/>
          <w:lang w:val="hy-AM"/>
        </w:rPr>
        <w:t>2</w:t>
      </w:r>
      <w:r w:rsidR="00C428A0" w:rsidRPr="005C032C">
        <w:rPr>
          <w:rFonts w:ascii="GHEA Grapalat" w:hAnsi="GHEA Grapalat"/>
          <w:b/>
          <w:bCs/>
          <w:sz w:val="24"/>
          <w:szCs w:val="24"/>
          <w:highlight w:val="yellow"/>
        </w:rPr>
        <w:t>.2025г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A54A8D">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56B62B52"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800680" w:rsidRPr="00A54A8D">
        <w:rPr>
          <w:rFonts w:ascii="GHEA Grapalat" w:hAnsi="GHEA Grapalat"/>
          <w:b/>
          <w:bCs/>
          <w:sz w:val="24"/>
          <w:szCs w:val="24"/>
        </w:rPr>
        <w:t>09:30</w:t>
      </w:r>
      <w:r w:rsidR="00206E88" w:rsidRPr="00A54A8D">
        <w:rPr>
          <w:rFonts w:ascii="GHEA Grapalat" w:hAnsi="GHEA Grapalat"/>
          <w:b/>
          <w:bCs/>
          <w:sz w:val="24"/>
          <w:szCs w:val="24"/>
        </w:rPr>
        <w:t xml:space="preserve"> часов </w:t>
      </w:r>
      <w:r w:rsidR="00812A24">
        <w:rPr>
          <w:rFonts w:ascii="GHEA Grapalat" w:hAnsi="GHEA Grapalat"/>
          <w:b/>
          <w:bCs/>
          <w:sz w:val="24"/>
          <w:szCs w:val="24"/>
          <w:highlight w:val="yellow"/>
          <w:lang w:val="hy-AM"/>
        </w:rPr>
        <w:t>08.</w:t>
      </w:r>
      <w:r w:rsidR="007063E7" w:rsidRPr="005C032C">
        <w:rPr>
          <w:rFonts w:ascii="GHEA Grapalat" w:hAnsi="GHEA Grapalat"/>
          <w:b/>
          <w:bCs/>
          <w:sz w:val="24"/>
          <w:szCs w:val="24"/>
          <w:highlight w:val="yellow"/>
          <w:lang w:val="hy-AM"/>
        </w:rPr>
        <w:t>1</w:t>
      </w:r>
      <w:r w:rsidR="00812A24">
        <w:rPr>
          <w:rFonts w:ascii="GHEA Grapalat" w:hAnsi="GHEA Grapalat"/>
          <w:b/>
          <w:bCs/>
          <w:sz w:val="24"/>
          <w:szCs w:val="24"/>
          <w:highlight w:val="yellow"/>
          <w:lang w:val="hy-AM"/>
        </w:rPr>
        <w:t>2</w:t>
      </w:r>
      <w:r w:rsidR="00206E88" w:rsidRPr="005C032C">
        <w:rPr>
          <w:rFonts w:ascii="GHEA Grapalat" w:hAnsi="GHEA Grapalat"/>
          <w:b/>
          <w:bCs/>
          <w:sz w:val="24"/>
          <w:szCs w:val="24"/>
          <w:highlight w:val="yellow"/>
        </w:rPr>
        <w:t>.2025г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lastRenderedPageBreak/>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w:t>
      </w:r>
      <w:r w:rsidRPr="00A54A8D">
        <w:rPr>
          <w:rFonts w:ascii="GHEA Grapalat" w:hAnsi="GHEA Grapalat"/>
        </w:rPr>
        <w:lastRenderedPageBreak/>
        <w:t>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A54A8D">
        <w:rPr>
          <w:rFonts w:ascii="GHEA Grapalat" w:hAnsi="GHEA Grapalat"/>
        </w:rPr>
        <w:lastRenderedPageBreak/>
        <w:t>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lastRenderedPageBreak/>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В случае если отобранный участник не заключает (отказывается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lastRenderedPageBreak/>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w:t>
      </w:r>
      <w:r w:rsidRPr="00A54A8D">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цены, предложенной отобранным 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lastRenderedPageBreak/>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lastRenderedPageBreak/>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lastRenderedPageBreak/>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 xml:space="preserve">договор о совместной деятельности, если участники участвуют в </w:t>
      </w:r>
      <w:r w:rsidRPr="00A54A8D">
        <w:rPr>
          <w:rFonts w:ascii="GHEA Grapalat" w:hAnsi="GHEA Grapalat"/>
        </w:rPr>
        <w:lastRenderedPageBreak/>
        <w:t>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25920802"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ԵՔ-ԳՀԽԾՁԲ-26/1</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250D3CAD"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B838F5">
        <w:rPr>
          <w:rFonts w:ascii="GHEA Grapalat" w:hAnsi="GHEA Grapalat"/>
        </w:rPr>
        <w:t>ԵՔ-ԳՀԽԾՁԲ-26/1</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571560DB"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B838F5">
        <w:rPr>
          <w:rFonts w:ascii="GHEA Grapalat" w:hAnsi="GHEA Grapalat"/>
        </w:rPr>
        <w:t>ԵՔ-ԳՀԽԾՁԲ-26/1</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09505EA5"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B838F5">
        <w:rPr>
          <w:rFonts w:ascii="GHEA Grapalat" w:hAnsi="GHEA Grapalat"/>
        </w:rPr>
        <w:t>ԵՔ-ԳՀԽԾՁԲ-26/1</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4DCABCE3"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ԵՔ-ԳՀԽԾՁԲ-26/1</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75C4BBBA"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B838F5">
        <w:rPr>
          <w:rFonts w:ascii="GHEA Grapalat" w:hAnsi="GHEA Grapalat"/>
          <w:b/>
          <w:i w:val="0"/>
          <w:sz w:val="24"/>
          <w:szCs w:val="24"/>
        </w:rPr>
        <w:t>ԵՔ-ԳՀԽԾՁԲ-26/1</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454FCBEB"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ԵՔ-ԳՀԽԾՁԲ-26/1</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66012B86"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B838F5">
        <w:rPr>
          <w:rFonts w:ascii="GHEA Grapalat" w:hAnsi="GHEA Grapalat"/>
          <w:spacing w:val="-6"/>
        </w:rPr>
        <w:t>ԵՔ-ԳՀԽԾՁԲ-26/1</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037E8E0E" w:rsidR="007063E7" w:rsidRPr="00A54A8D" w:rsidRDefault="007063E7" w:rsidP="007063E7">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sidR="005C032C">
              <w:rPr>
                <w:rFonts w:ascii="GHEA Grapalat" w:hAnsi="GHEA Grapalat"/>
                <w:sz w:val="20"/>
                <w:szCs w:val="20"/>
                <w:lang w:val="hy-AM"/>
              </w:rPr>
              <w:t>по техническому контролю качества работ по сносу произвольных строений</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62DB5010"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ԵՔ-ԳՀԽԾՁԲ-26/1</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301D9A65"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1" w:history="1">
        <w:r w:rsidR="00C428A0" w:rsidRPr="00A54A8D">
          <w:rPr>
            <w:rFonts w:ascii="GHEA Grapalat" w:hAnsi="GHEA Grapalat"/>
            <w:color w:val="0000FF"/>
            <w:sz w:val="20"/>
            <w:szCs w:val="20"/>
            <w:u w:val="single"/>
            <w:lang w:val="hy-AM" w:eastAsia="en-US" w:bidi="ar-SA"/>
          </w:rPr>
          <w:t>viktorya.ghazaryan@yerevan.am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6E9B8530"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B838F5">
        <w:rPr>
          <w:rFonts w:ascii="GHEA Grapalat" w:hAnsi="GHEA Grapalat"/>
          <w:i/>
        </w:rPr>
        <w:t>ԵՔ-ԳՀԽԾՁԲ-26/1</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5105ADAD"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B838F5">
              <w:rPr>
                <w:rFonts w:ascii="GHEA Grapalat" w:hAnsi="GHEA Grapalat"/>
                <w:b/>
                <w:sz w:val="22"/>
                <w:szCs w:val="22"/>
              </w:rPr>
              <w:t>ԵՔ-ԳՀԽԾՁԲ-26/1</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1DFC7003"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ԵՔ-ԳՀԽԾՁԲ-26/1</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а)</w:t>
      </w:r>
      <w:r w:rsidRPr="00A54A8D">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AB1778A"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C40493" w:rsidRPr="00A54A8D">
        <w:rPr>
          <w:rFonts w:ascii="GHEA Grapalat" w:hAnsi="GHEA Grapalat"/>
        </w:rPr>
        <w:t>20</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51134FDF"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7063E7">
        <w:rPr>
          <w:rFonts w:ascii="GHEA Grapalat" w:hAnsi="GHEA Grapalat"/>
          <w:b/>
          <w:bCs/>
          <w:lang w:val="hy-AM"/>
        </w:rPr>
        <w:t>0.5</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35AB471"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7063E7">
        <w:rPr>
          <w:rFonts w:ascii="GHEA Grapalat" w:hAnsi="GHEA Grapalat"/>
          <w:b/>
          <w:lang w:val="hy-AM"/>
        </w:rPr>
        <w:t>05</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6A9E7709" w:rsidR="000876DF" w:rsidRPr="007063E7" w:rsidRDefault="000876DF" w:rsidP="007063E7">
      <w:pPr>
        <w:widowControl w:val="0"/>
        <w:tabs>
          <w:tab w:val="left" w:pos="1276"/>
        </w:tabs>
        <w:spacing w:after="160" w:line="360" w:lineRule="auto"/>
        <w:ind w:firstLine="567"/>
        <w:jc w:val="both"/>
        <w:rPr>
          <w:rFonts w:ascii="GHEA Grapalat" w:hAnsi="GHEA Grapalat"/>
          <w:b/>
          <w:bCs/>
          <w:i/>
          <w:lang w:val="hy-AM"/>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7063E7" w:rsidRPr="007063E7">
        <w:rPr>
          <w:rFonts w:ascii="GHEA Grapalat" w:hAnsi="GHEA Grapalat"/>
          <w:b/>
          <w:bCs/>
          <w:i/>
          <w:lang w:val="hy-AM"/>
        </w:rPr>
        <w:t>Кентрон</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5C032C" w:rsidRPr="00A54A8D" w14:paraId="2CECA8C6" w14:textId="77777777" w:rsidTr="005C032C">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5C032C" w:rsidRPr="00A54A8D" w:rsidRDefault="005C032C" w:rsidP="005C032C">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7F55CB31" w:rsidR="005C032C" w:rsidRPr="00A54A8D" w:rsidRDefault="005C032C" w:rsidP="005C032C">
            <w:pPr>
              <w:rPr>
                <w:rFonts w:ascii="GHEA Grapalat" w:hAnsi="GHEA Grapalat"/>
                <w:sz w:val="18"/>
                <w:szCs w:val="18"/>
                <w:lang w:val="hy-AM"/>
              </w:rPr>
            </w:pPr>
            <w:r w:rsidRPr="00562E9B">
              <w:rPr>
                <w:rFonts w:ascii="Helvetica" w:hAnsi="Helvetica" w:cs="Helvetica"/>
                <w:color w:val="403931"/>
                <w:sz w:val="20"/>
                <w:szCs w:val="20"/>
                <w:shd w:val="clear" w:color="auto" w:fill="F8F3ED"/>
              </w:rPr>
              <w:t>71351540/1033</w:t>
            </w:r>
          </w:p>
        </w:tc>
        <w:tc>
          <w:tcPr>
            <w:tcW w:w="4657" w:type="dxa"/>
          </w:tcPr>
          <w:p w14:paraId="4C2AC8A3" w14:textId="77777777" w:rsidR="005C032C" w:rsidRDefault="005C032C" w:rsidP="005C032C">
            <w:pPr>
              <w:jc w:val="center"/>
              <w:rPr>
                <w:rFonts w:ascii="GHEA Grapalat" w:hAnsi="GHEA Grapalat"/>
                <w:b/>
                <w:bCs/>
                <w:i/>
                <w:sz w:val="18"/>
                <w:szCs w:val="18"/>
                <w:lang w:val="hy-AM"/>
              </w:rPr>
            </w:pPr>
            <w:r w:rsidRPr="00BC72CC">
              <w:rPr>
                <w:rFonts w:ascii="GHEA Grapalat" w:hAnsi="GHEA Grapalat"/>
                <w:b/>
                <w:bCs/>
                <w:i/>
                <w:sz w:val="18"/>
                <w:szCs w:val="18"/>
                <w:lang w:val="hy-AM"/>
              </w:rPr>
              <w:t>Консультационные услуги по техническому контролю качества работ по сносу произвольных строений</w:t>
            </w:r>
          </w:p>
          <w:p w14:paraId="205FEB16" w14:textId="77777777" w:rsidR="005C032C" w:rsidRPr="00473324" w:rsidRDefault="005C032C" w:rsidP="005C032C">
            <w:pPr>
              <w:rPr>
                <w:rFonts w:ascii="GHEA Grapalat" w:hAnsi="GHEA Grapalat"/>
                <w:b/>
                <w:bCs/>
                <w:i/>
                <w:sz w:val="18"/>
                <w:szCs w:val="18"/>
                <w:lang w:val="hy-AM"/>
              </w:rPr>
            </w:pPr>
            <w:r w:rsidRPr="00473324">
              <w:rPr>
                <w:rFonts w:ascii="GHEA Grapalat" w:hAnsi="GHEA Grapalat"/>
                <w:b/>
                <w:bCs/>
                <w:i/>
                <w:sz w:val="18"/>
                <w:szCs w:val="18"/>
                <w:lang w:val="hy-AM"/>
              </w:rPr>
              <w:t>Общих требований к обслуживанию:</w:t>
            </w:r>
          </w:p>
          <w:p w14:paraId="1ACA649D"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xml:space="preserve">1.Технический надзор осуществляется на основании проектно-сметной документации, предоставленной Заказчиком, и обеспечивает </w:t>
            </w:r>
            <w:r w:rsidRPr="00473324">
              <w:rPr>
                <w:rFonts w:ascii="GHEA Grapalat" w:hAnsi="GHEA Grapalat"/>
                <w:bCs/>
                <w:sz w:val="20"/>
                <w:szCs w:val="20"/>
                <w:lang w:val="hy-AM"/>
              </w:rPr>
              <w:lastRenderedPageBreak/>
              <w:t>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6182A8A9"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C8D3C20"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3.Основными обязанностями исполнителя технического надзора  являются:</w:t>
            </w:r>
          </w:p>
          <w:p w14:paraId="01488493"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периодически фотографировать состояние объекта строительства от начала до конца строительства;</w:t>
            </w:r>
          </w:p>
          <w:p w14:paraId="5612B313"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обеспечить соответствие  выполняемых  работ  условиям контрактного соглашения, строительным нормам и правилам,</w:t>
            </w:r>
          </w:p>
          <w:p w14:paraId="266CB82C"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33E22DE0"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проверять и утверждать рабочие и исполнительные документы, подготовленные Подрядчиком,</w:t>
            </w:r>
          </w:p>
          <w:p w14:paraId="0706C591"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xml:space="preserve">•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 • контролировать и оценивать процесс строительства, чтобы обеспечить завершение </w:t>
            </w:r>
            <w:r w:rsidRPr="00473324">
              <w:rPr>
                <w:rFonts w:ascii="GHEA Grapalat" w:hAnsi="GHEA Grapalat"/>
                <w:bCs/>
                <w:sz w:val="20"/>
                <w:szCs w:val="20"/>
                <w:lang w:val="hy-AM"/>
              </w:rPr>
              <w:lastRenderedPageBreak/>
              <w:t>строительства в соответствии с графиком, указанным в контракте;</w:t>
            </w:r>
          </w:p>
          <w:p w14:paraId="29D60153"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11FDA918"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473324">
              <w:rPr>
                <w:sz w:val="20"/>
                <w:szCs w:val="20"/>
              </w:rPr>
              <w:t xml:space="preserve"> </w:t>
            </w:r>
            <w:r w:rsidRPr="00473324">
              <w:rPr>
                <w:rFonts w:ascii="GHEA Grapalat" w:hAnsi="GHEA Grapalat"/>
                <w:bCs/>
                <w:sz w:val="20"/>
                <w:szCs w:val="20"/>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4B4CAC53"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77BC53E"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424AB43D"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проводить измерения объемов работ и участвовать в составлении и утверждении исполнительных документов,</w:t>
            </w:r>
          </w:p>
          <w:p w14:paraId="46F16466"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xml:space="preserve">• после завершения строительства предоставить Заказчику отчет о выполненных работах, прилагая фотографии, необходимые чертежи, акты закрытых работ, акты </w:t>
            </w:r>
            <w:r w:rsidRPr="00473324">
              <w:rPr>
                <w:rFonts w:ascii="GHEA Grapalat" w:hAnsi="GHEA Grapalat"/>
                <w:bCs/>
                <w:sz w:val="20"/>
                <w:szCs w:val="20"/>
                <w:lang w:val="hy-AM"/>
              </w:rPr>
              <w:lastRenderedPageBreak/>
              <w:t>испытаний, сертификаты,</w:t>
            </w:r>
          </w:p>
          <w:p w14:paraId="35A56789"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измерить работы, которые должны быть выполнены по указанию Заказчика.</w:t>
            </w:r>
          </w:p>
          <w:p w14:paraId="2581BB61"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CFE2C16"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Требования к отчетности:</w:t>
            </w:r>
          </w:p>
          <w:p w14:paraId="3DEE3C82"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7940C15"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5A07F10" w14:textId="77777777" w:rsidR="005C032C" w:rsidRPr="00473324"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79373EFC" w14:textId="77777777" w:rsidR="005C032C" w:rsidRDefault="005C032C" w:rsidP="005C032C">
            <w:pPr>
              <w:jc w:val="both"/>
              <w:rPr>
                <w:rFonts w:ascii="GHEA Grapalat" w:hAnsi="GHEA Grapalat"/>
                <w:bCs/>
                <w:sz w:val="20"/>
                <w:szCs w:val="20"/>
                <w:lang w:val="hy-AM"/>
              </w:rPr>
            </w:pPr>
            <w:r w:rsidRPr="00473324">
              <w:rPr>
                <w:rFonts w:ascii="GHEA Grapalat" w:hAnsi="GHEA Grapalat"/>
                <w:bCs/>
                <w:sz w:val="20"/>
                <w:szCs w:val="20"/>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57782FE6" w14:textId="77777777" w:rsidR="005C032C" w:rsidRDefault="005C032C" w:rsidP="005C032C">
            <w:pPr>
              <w:jc w:val="both"/>
              <w:rPr>
                <w:rFonts w:ascii="GHEA Grapalat" w:hAnsi="GHEA Grapalat" w:cs="Calibri"/>
                <w:color w:val="000000"/>
                <w:sz w:val="20"/>
                <w:szCs w:val="20"/>
                <w:lang w:val="hy-AM"/>
              </w:rPr>
            </w:pPr>
            <w:r w:rsidRPr="00DF6899">
              <w:rPr>
                <w:rFonts w:ascii="GHEA Grapalat" w:hAnsi="GHEA Grapalat" w:cs="Calibri"/>
                <w:color w:val="000000"/>
                <w:sz w:val="20"/>
                <w:szCs w:val="20"/>
                <w:lang w:val="hy-AM"/>
              </w:rPr>
              <w:t xml:space="preserve">Для оказания консультационных услуг требуется лицензия 2-го класса на осуществление </w:t>
            </w:r>
            <w:r w:rsidRPr="00DF6899">
              <w:rPr>
                <w:rFonts w:ascii="GHEA Grapalat" w:hAnsi="GHEA Grapalat" w:cs="Calibri"/>
                <w:color w:val="000000"/>
                <w:sz w:val="20"/>
                <w:szCs w:val="20"/>
                <w:lang w:val="hy-AM"/>
              </w:rPr>
              <w:lastRenderedPageBreak/>
              <w:t xml:space="preserve">технического контроля качества строительства. </w:t>
            </w:r>
          </w:p>
          <w:p w14:paraId="47AE19A5" w14:textId="38D26931" w:rsidR="005C032C" w:rsidRPr="00A54A8D" w:rsidRDefault="005C032C" w:rsidP="005C032C">
            <w:pPr>
              <w:widowControl w:val="0"/>
              <w:spacing w:after="120"/>
              <w:jc w:val="both"/>
              <w:rPr>
                <w:rFonts w:ascii="GHEA Grapalat" w:hAnsi="GHEA Grapalat"/>
                <w:sz w:val="18"/>
                <w:szCs w:val="18"/>
                <w:lang w:val="hy-AM"/>
              </w:rPr>
            </w:pPr>
            <w:r w:rsidRPr="00DF6899">
              <w:rPr>
                <w:rFonts w:ascii="GHEA Grapalat" w:hAnsi="GHEA Grapalat" w:cs="Calibri"/>
                <w:color w:val="000000"/>
                <w:sz w:val="20"/>
                <w:szCs w:val="20"/>
                <w:lang w:val="hy-AM"/>
              </w:rPr>
              <w:t>Вкладыши в лицензию: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5C032C" w:rsidRPr="00A54A8D" w:rsidRDefault="005C032C" w:rsidP="005C032C">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5C032C" w:rsidRPr="00A54A8D" w:rsidRDefault="005C032C" w:rsidP="005C032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5C032C" w:rsidRPr="00A54A8D" w:rsidRDefault="005C032C" w:rsidP="005C032C">
            <w:pPr>
              <w:widowControl w:val="0"/>
              <w:spacing w:after="120"/>
              <w:jc w:val="center"/>
              <w:rPr>
                <w:rFonts w:ascii="GHEA Grapalat" w:hAnsi="GHEA Grapalat"/>
                <w:sz w:val="20"/>
              </w:rPr>
            </w:pPr>
            <w:r w:rsidRPr="00A54A8D">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0D6BD602" w14:textId="0BF1412C" w:rsidR="005C032C" w:rsidRPr="00A54A8D" w:rsidRDefault="005C032C" w:rsidP="005C032C">
            <w:pPr>
              <w:widowControl w:val="0"/>
              <w:spacing w:after="120"/>
              <w:jc w:val="center"/>
              <w:rPr>
                <w:rFonts w:ascii="GHEA Grapalat" w:hAnsi="GHEA Grapalat" w:cs="Calibri"/>
                <w:color w:val="000000"/>
                <w:sz w:val="16"/>
                <w:szCs w:val="16"/>
                <w:lang w:val="hy-AM"/>
              </w:rPr>
            </w:pPr>
            <w:r w:rsidRPr="00A03401">
              <w:rPr>
                <w:rFonts w:ascii="GHEA Grapalat" w:eastAsia="Calibri" w:hAnsi="GHEA Grapalat" w:cs="Calibri"/>
                <w:sz w:val="20"/>
                <w:szCs w:val="20"/>
              </w:rPr>
              <w:t>на территории Кентронского административного района</w:t>
            </w: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7E14F335" w:rsidR="005C032C" w:rsidRPr="00A54A8D" w:rsidRDefault="005C032C" w:rsidP="005C032C">
            <w:pPr>
              <w:widowControl w:val="0"/>
              <w:spacing w:after="120"/>
              <w:jc w:val="center"/>
              <w:rPr>
                <w:rFonts w:ascii="GHEA Grapalat" w:hAnsi="GHEA Grapalat"/>
                <w:sz w:val="20"/>
              </w:rPr>
            </w:pPr>
            <w:r w:rsidRPr="00A54A8D">
              <w:rPr>
                <w:rFonts w:ascii="GHEA Grapalat" w:hAnsi="GHEA Grapalat"/>
                <w:sz w:val="20"/>
              </w:rPr>
              <w:t xml:space="preserve">Договор вступает в силу со следующего дня после ратификации договора (соглашения) о </w:t>
            </w:r>
            <w:r w:rsidRPr="00A54A8D">
              <w:rPr>
                <w:rFonts w:ascii="GHEA Grapalat" w:hAnsi="GHEA Grapalat"/>
                <w:sz w:val="20"/>
              </w:rPr>
              <w:lastRenderedPageBreak/>
              <w:t>закупке строительных работ и действует параллельно со строительными работами</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6C7C1893" w:rsidR="00FC6F2E" w:rsidRPr="00A54A8D" w:rsidRDefault="005C032C" w:rsidP="00FC6F2E">
            <w:pPr>
              <w:jc w:val="center"/>
              <w:rPr>
                <w:rFonts w:ascii="Arial" w:hAnsi="Arial" w:cs="Arial"/>
                <w:sz w:val="20"/>
                <w:szCs w:val="20"/>
                <w:lang w:val="hy-AM"/>
              </w:rPr>
            </w:pPr>
            <w:r w:rsidRPr="00562E9B">
              <w:rPr>
                <w:rFonts w:ascii="Helvetica" w:hAnsi="Helvetica" w:cs="Helvetica"/>
                <w:color w:val="403931"/>
                <w:sz w:val="20"/>
                <w:szCs w:val="20"/>
                <w:shd w:val="clear" w:color="auto" w:fill="F8F3ED"/>
              </w:rPr>
              <w:t>71351540/1033</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42BB473C" w:rsidR="00FC6F2E" w:rsidRPr="00A54A8D" w:rsidRDefault="00FC6F2E" w:rsidP="00FC6F2E">
            <w:pPr>
              <w:jc w:val="center"/>
              <w:rPr>
                <w:rFonts w:ascii="GHEA Grapalat" w:hAnsi="GHEA Grapalat"/>
                <w:sz w:val="20"/>
                <w:lang w:val="hy-AM"/>
              </w:rPr>
            </w:pPr>
            <w:r w:rsidRPr="00A54A8D">
              <w:rPr>
                <w:rFonts w:ascii="GHEA Grapalat" w:hAnsi="GHEA Grapalat"/>
                <w:sz w:val="20"/>
                <w:szCs w:val="20"/>
                <w:lang w:val="hy-AM"/>
              </w:rPr>
              <w:t xml:space="preserve">Консалтинговые услуги </w:t>
            </w:r>
            <w:r w:rsidR="005C032C">
              <w:rPr>
                <w:rFonts w:ascii="GHEA Grapalat" w:hAnsi="GHEA Grapalat"/>
                <w:sz w:val="20"/>
                <w:szCs w:val="20"/>
                <w:lang w:val="hy-AM"/>
              </w:rPr>
              <w:t>по техническому контролю качества работ по сносу произвольных строений</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lastRenderedPageBreak/>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___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 xml:space="preserve">__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20  </w:t>
      </w:r>
      <w:r w:rsidRPr="00A54A8D">
        <w:rPr>
          <w:rFonts w:ascii="GHEA Grapalat" w:hAnsi="GHEA Grapalat" w:cs="Sylfaen"/>
          <w:sz w:val="20"/>
          <w:szCs w:val="20"/>
        </w:rPr>
        <w:t xml:space="preserve">года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20  </w:t>
      </w:r>
      <w:r w:rsidRPr="00A54A8D">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3AC92" w14:textId="77777777" w:rsidR="00E53CFE" w:rsidRDefault="00E53CFE">
      <w:r>
        <w:separator/>
      </w:r>
    </w:p>
  </w:endnote>
  <w:endnote w:type="continuationSeparator" w:id="0">
    <w:p w14:paraId="69587C3F" w14:textId="77777777" w:rsidR="00E53CFE" w:rsidRDefault="00E53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1F62D" w14:textId="77777777" w:rsidR="00E53CFE" w:rsidRDefault="00E53CFE">
      <w:r>
        <w:separator/>
      </w:r>
    </w:p>
  </w:footnote>
  <w:footnote w:type="continuationSeparator" w:id="0">
    <w:p w14:paraId="46671FD1" w14:textId="77777777" w:rsidR="00E53CFE" w:rsidRDefault="00E53CFE">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49A"/>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2A24"/>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CFE"/>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3153</TotalTime>
  <Pages>1</Pages>
  <Words>20444</Words>
  <Characters>116532</Characters>
  <Application>Microsoft Office Word</Application>
  <DocSecurity>0</DocSecurity>
  <Lines>971</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136703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1929</cp:revision>
  <cp:lastPrinted>2018-02-16T07:12:00Z</cp:lastPrinted>
  <dcterms:created xsi:type="dcterms:W3CDTF">2019-10-28T07:04:00Z</dcterms:created>
  <dcterms:modified xsi:type="dcterms:W3CDTF">2025-11-27T07:33:00Z</dcterms:modified>
</cp:coreProperties>
</file>